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https://projektai.intranet.litgrid.eu/PWA/Griškonių%20TP/_layouts/15/DocIdRedir.aspx?ID=PVIS-217404775-296</Url>
      <Description>PVIS-217404775-296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PVIS-217404775-296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FEB21-E822-4612-8CEC-4B4AA2818A88}"/>
</file>

<file path=customXml/itemProps3.xml><?xml version="1.0" encoding="utf-8"?>
<ds:datastoreItem xmlns:ds="http://schemas.openxmlformats.org/officeDocument/2006/customXml" ds:itemID="{78A5BDB5-FAED-4B46-9305-9402DC5805EC}"/>
</file>

<file path=customXml/itemProps4.xml><?xml version="1.0" encoding="utf-8"?>
<ds:datastoreItem xmlns:ds="http://schemas.openxmlformats.org/officeDocument/2006/customXml" ds:itemID="{BD95B49C-16C7-47C7-8932-AB9B08485074}"/>
</file>

<file path=customXml/itemProps5.xml><?xml version="1.0" encoding="utf-8"?>
<ds:datastoreItem xmlns:ds="http://schemas.openxmlformats.org/officeDocument/2006/customXml" ds:itemID="{90B16577-4AC5-40BD-8F48-FC12218A3D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31479488-21ea-43ac-9ec5-224823d6db81</vt:lpwstr>
  </property>
</Properties>
</file>